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8B79ED9"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r w:rsidR="00F41F10">
        <w:rPr>
          <w:rStyle w:val="Strong"/>
          <w:b/>
          <w:bCs w:val="0"/>
          <w:sz w:val="24"/>
          <w:szCs w:val="24"/>
        </w:rPr>
        <w:t>25</w:t>
      </w:r>
      <w:r w:rsidR="006A48DE">
        <w:rPr>
          <w:rStyle w:val="Strong"/>
          <w:b/>
          <w:bCs w:val="0"/>
          <w:sz w:val="24"/>
          <w:szCs w:val="24"/>
        </w:rPr>
        <w:t>-</w:t>
      </w:r>
      <w:bookmarkEnd w:id="1"/>
      <w:bookmarkEnd w:id="2"/>
      <w:bookmarkEnd w:id="3"/>
      <w:bookmarkEnd w:id="4"/>
      <w:r w:rsidR="00F41F10">
        <w:rPr>
          <w:rStyle w:val="Strong"/>
          <w:b/>
          <w:bCs w:val="0"/>
          <w:sz w:val="24"/>
          <w:szCs w:val="24"/>
        </w:rPr>
        <w:t>G</w:t>
      </w:r>
      <w:r w:rsidR="00E319D0">
        <w:rPr>
          <w:rStyle w:val="Strong"/>
          <w:b/>
          <w:bCs w:val="0"/>
          <w:sz w:val="24"/>
          <w:szCs w:val="24"/>
        </w:rPr>
        <w:t>00</w:t>
      </w:r>
      <w:r w:rsidR="00F41F10">
        <w:rPr>
          <w:rStyle w:val="Strong"/>
          <w:b/>
          <w:bCs w:val="0"/>
          <w:sz w:val="24"/>
          <w:szCs w:val="24"/>
        </w:rPr>
        <w:t>4</w:t>
      </w:r>
      <w:r w:rsidR="00E319D0">
        <w:rPr>
          <w:rStyle w:val="Strong"/>
          <w:b/>
          <w:bCs w:val="0"/>
          <w:sz w:val="24"/>
          <w:szCs w:val="24"/>
        </w:rPr>
        <w:t>-2</w:t>
      </w:r>
      <w:r w:rsidR="00F41F10">
        <w:rPr>
          <w:rStyle w:val="Strong"/>
          <w:b/>
          <w:bCs w:val="0"/>
          <w:sz w:val="24"/>
          <w:szCs w:val="24"/>
        </w:rPr>
        <w:t>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w:t>
      </w:r>
      <w:proofErr w:type="gramStart"/>
      <w:r w:rsidRPr="00784610">
        <w:rPr>
          <w:rFonts w:ascii="Calibri" w:hAnsi="Calibri" w:cs="Calibri"/>
          <w:lang w:val="en-GB"/>
        </w:rPr>
        <w:t>Technical</w:t>
      </w:r>
      <w:proofErr w:type="gramEnd"/>
      <w:r w:rsidRPr="00784610">
        <w:rPr>
          <w:rFonts w:ascii="Calibri" w:hAnsi="Calibri" w:cs="Calibri"/>
          <w:lang w:val="en-GB"/>
        </w:rPr>
        <w:t xml:space="preserve">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21080399" w14:textId="654F571C" w:rsidR="003C7C6D" w:rsidRPr="00784610" w:rsidRDefault="003C7C6D" w:rsidP="00357B54">
      <w:pPr>
        <w:spacing w:before="120"/>
        <w:jc w:val="both"/>
        <w:rPr>
          <w:b/>
          <w:i/>
          <w:color w:val="FF0000"/>
          <w:lang w:val="en-GB"/>
        </w:rPr>
      </w:pP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5331"/>
        <w:gridCol w:w="1527"/>
      </w:tblGrid>
      <w:tr w:rsidR="00B73562" w14:paraId="0C31163E" w14:textId="77777777" w:rsidTr="000F5957">
        <w:trPr>
          <w:cantSplit/>
          <w:trHeight w:val="656"/>
          <w:tblHeader/>
        </w:trPr>
        <w:tc>
          <w:tcPr>
            <w:tcW w:w="2806" w:type="dxa"/>
            <w:shd w:val="clear" w:color="auto" w:fill="auto"/>
            <w:vAlign w:val="center"/>
          </w:tcPr>
          <w:p w14:paraId="49E5A984" w14:textId="77777777" w:rsidR="00B73562" w:rsidRDefault="00B73562" w:rsidP="00CA57DE">
            <w:pPr>
              <w:pStyle w:val="TableContents"/>
              <w:jc w:val="center"/>
              <w:rPr>
                <w:rFonts w:cs="Calibri"/>
                <w:b/>
              </w:rPr>
            </w:pPr>
            <w:r>
              <w:rPr>
                <w:rFonts w:cs="Calibri"/>
                <w:b/>
              </w:rPr>
              <w:t>Major Criteria</w:t>
            </w:r>
          </w:p>
        </w:tc>
        <w:tc>
          <w:tcPr>
            <w:tcW w:w="5331" w:type="dxa"/>
            <w:shd w:val="clear" w:color="auto" w:fill="auto"/>
            <w:vAlign w:val="center"/>
          </w:tcPr>
          <w:p w14:paraId="0AA4FC88" w14:textId="77777777" w:rsidR="00B73562" w:rsidRDefault="00B73562" w:rsidP="00CA57DE">
            <w:pPr>
              <w:pStyle w:val="TableContents"/>
              <w:jc w:val="center"/>
              <w:rPr>
                <w:rFonts w:cs="Calibri"/>
                <w:b/>
              </w:rPr>
            </w:pPr>
            <w:r>
              <w:rPr>
                <w:rFonts w:cs="Calibri"/>
                <w:b/>
              </w:rPr>
              <w:t>Details &amp; Sub-Criteria</w:t>
            </w:r>
          </w:p>
        </w:tc>
        <w:tc>
          <w:tcPr>
            <w:tcW w:w="1527" w:type="dxa"/>
            <w:shd w:val="clear" w:color="auto" w:fill="auto"/>
            <w:vAlign w:val="center"/>
          </w:tcPr>
          <w:p w14:paraId="76789D22" w14:textId="77777777" w:rsidR="00B73562" w:rsidRDefault="00B73562" w:rsidP="00CA57DE">
            <w:pPr>
              <w:pStyle w:val="TableContents"/>
              <w:jc w:val="center"/>
              <w:rPr>
                <w:rFonts w:cs="Calibri"/>
                <w:b/>
              </w:rPr>
            </w:pPr>
            <w:r>
              <w:rPr>
                <w:rFonts w:cs="Calibri"/>
                <w:b/>
              </w:rPr>
              <w:t>Possible Score</w:t>
            </w:r>
          </w:p>
        </w:tc>
      </w:tr>
      <w:tr w:rsidR="00B73562" w14:paraId="33B1C1AE" w14:textId="77777777" w:rsidTr="000F5957">
        <w:trPr>
          <w:cantSplit/>
          <w:trHeight w:val="1128"/>
          <w:tblHeader/>
        </w:trPr>
        <w:tc>
          <w:tcPr>
            <w:tcW w:w="2806" w:type="dxa"/>
            <w:shd w:val="clear" w:color="auto" w:fill="auto"/>
            <w:vAlign w:val="center"/>
          </w:tcPr>
          <w:p w14:paraId="522F09C9" w14:textId="26B8C5E6" w:rsidR="00B73562" w:rsidRDefault="00CA57DE" w:rsidP="00CA57DE">
            <w:pPr>
              <w:pStyle w:val="TableContents"/>
              <w:rPr>
                <w:rFonts w:asciiTheme="minorHAnsi" w:hAnsiTheme="minorHAnsi"/>
                <w:sz w:val="22"/>
                <w:szCs w:val="22"/>
                <w:lang w:eastAsia="en-US"/>
              </w:rPr>
            </w:pPr>
            <w:r>
              <w:rPr>
                <w:rFonts w:ascii="Arial" w:hAnsi="Arial" w:cs="Arial"/>
                <w:color w:val="222222"/>
                <w:sz w:val="22"/>
                <w:szCs w:val="22"/>
                <w:shd w:val="clear" w:color="auto" w:fill="FFFFFF"/>
              </w:rPr>
              <w:t>Firm/consortium’s experience and reputation with similar supply of Goods</w:t>
            </w:r>
          </w:p>
        </w:tc>
        <w:tc>
          <w:tcPr>
            <w:tcW w:w="5331" w:type="dxa"/>
            <w:shd w:val="clear" w:color="auto" w:fill="auto"/>
          </w:tcPr>
          <w:p w14:paraId="536084C1" w14:textId="19A88EB6" w:rsidR="00B73562" w:rsidRPr="001C5303" w:rsidRDefault="00CA57DE" w:rsidP="00CA57DE">
            <w:pPr>
              <w:pStyle w:val="TableContents"/>
              <w:rPr>
                <w:rFonts w:asciiTheme="minorHAnsi" w:hAnsiTheme="minorHAnsi"/>
                <w:sz w:val="22"/>
                <w:szCs w:val="22"/>
              </w:rPr>
            </w:pPr>
            <w:r>
              <w:rPr>
                <w:rFonts w:ascii="Symbol" w:hAnsi="Symbol"/>
                <w:color w:val="222222"/>
                <w:sz w:val="22"/>
                <w:szCs w:val="22"/>
                <w:shd w:val="clear" w:color="auto" w:fill="FFFFFF"/>
              </w:rPr>
              <w:t>·</w:t>
            </w:r>
            <w:r>
              <w:rPr>
                <w:color w:val="222222"/>
                <w:sz w:val="14"/>
                <w:szCs w:val="14"/>
                <w:shd w:val="clear" w:color="auto" w:fill="FFFFFF"/>
              </w:rPr>
              <w:t>        </w:t>
            </w:r>
            <w:r>
              <w:rPr>
                <w:rFonts w:ascii="Arial" w:hAnsi="Arial" w:cs="Arial"/>
                <w:color w:val="222222"/>
                <w:sz w:val="22"/>
                <w:szCs w:val="22"/>
                <w:shd w:val="clear" w:color="auto" w:fill="FFFFFF"/>
              </w:rPr>
              <w:t>Valid business license and references with the similar supply of goods</w:t>
            </w:r>
          </w:p>
          <w:p w14:paraId="38D1CCFC" w14:textId="77777777" w:rsidR="00B73562" w:rsidRDefault="00B73562" w:rsidP="00CA57DE">
            <w:pPr>
              <w:pStyle w:val="TableContents"/>
              <w:rPr>
                <w:rFonts w:asciiTheme="minorHAnsi" w:hAnsiTheme="minorHAnsi"/>
                <w:sz w:val="22"/>
                <w:szCs w:val="22"/>
              </w:rPr>
            </w:pPr>
          </w:p>
        </w:tc>
        <w:tc>
          <w:tcPr>
            <w:tcW w:w="1527" w:type="dxa"/>
            <w:shd w:val="clear" w:color="auto" w:fill="auto"/>
            <w:vAlign w:val="center"/>
          </w:tcPr>
          <w:p w14:paraId="63B1B676" w14:textId="2D9F1E20" w:rsidR="00B73562" w:rsidRDefault="000F5957" w:rsidP="00CA57DE">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10</w:t>
            </w:r>
          </w:p>
        </w:tc>
      </w:tr>
      <w:tr w:rsidR="00B73562" w14:paraId="5276BE34" w14:textId="77777777" w:rsidTr="000F5957">
        <w:trPr>
          <w:cantSplit/>
          <w:trHeight w:val="1101"/>
          <w:tblHeader/>
        </w:trPr>
        <w:tc>
          <w:tcPr>
            <w:tcW w:w="2806" w:type="dxa"/>
            <w:shd w:val="clear" w:color="auto" w:fill="auto"/>
            <w:vAlign w:val="center"/>
          </w:tcPr>
          <w:p w14:paraId="7CD69786" w14:textId="53640EC4" w:rsidR="00B73562" w:rsidRDefault="00CA57DE" w:rsidP="00CA57DE">
            <w:pPr>
              <w:pStyle w:val="TableContents"/>
              <w:rPr>
                <w:rFonts w:asciiTheme="minorHAnsi" w:hAnsiTheme="minorHAnsi"/>
                <w:sz w:val="22"/>
                <w:szCs w:val="22"/>
                <w:lang w:val="en-US" w:eastAsia="en-US"/>
              </w:rPr>
            </w:pPr>
            <w:r>
              <w:rPr>
                <w:rFonts w:ascii="Arial" w:hAnsi="Arial" w:cs="Arial"/>
                <w:color w:val="222222"/>
                <w:sz w:val="22"/>
                <w:szCs w:val="22"/>
                <w:shd w:val="clear" w:color="auto" w:fill="FFFFFF"/>
              </w:rPr>
              <w:t>Technical Specifications</w:t>
            </w:r>
          </w:p>
        </w:tc>
        <w:tc>
          <w:tcPr>
            <w:tcW w:w="5331" w:type="dxa"/>
            <w:shd w:val="clear" w:color="auto" w:fill="auto"/>
          </w:tcPr>
          <w:p w14:paraId="028AA06E" w14:textId="238B110E" w:rsidR="00373355" w:rsidRPr="00CA57DE" w:rsidRDefault="00373355" w:rsidP="00CA57DE">
            <w:pPr>
              <w:pStyle w:val="TableContents"/>
              <w:rPr>
                <w:rFonts w:asciiTheme="minorHAnsi" w:hAnsiTheme="minorHAnsi"/>
                <w:sz w:val="22"/>
                <w:szCs w:val="22"/>
              </w:rPr>
            </w:pPr>
          </w:p>
          <w:p w14:paraId="4F7FE192" w14:textId="0304F007" w:rsidR="00373355" w:rsidRDefault="00CA57DE" w:rsidP="00CA57DE">
            <w:pPr>
              <w:pStyle w:val="TableContents"/>
              <w:rPr>
                <w:rFonts w:asciiTheme="minorHAnsi" w:hAnsiTheme="minorHAnsi"/>
                <w:sz w:val="22"/>
                <w:szCs w:val="22"/>
              </w:rPr>
            </w:pPr>
            <w:r>
              <w:rPr>
                <w:rFonts w:ascii="Symbol" w:hAnsi="Symbol"/>
                <w:color w:val="222222"/>
                <w:sz w:val="22"/>
                <w:szCs w:val="22"/>
                <w:shd w:val="clear" w:color="auto" w:fill="FFFFFF"/>
              </w:rPr>
              <w:t>·</w:t>
            </w:r>
            <w:r>
              <w:rPr>
                <w:color w:val="222222"/>
                <w:sz w:val="14"/>
                <w:szCs w:val="14"/>
                <w:shd w:val="clear" w:color="auto" w:fill="FFFFFF"/>
              </w:rPr>
              <w:t>        </w:t>
            </w:r>
            <w:r>
              <w:rPr>
                <w:rFonts w:ascii="Arial" w:hAnsi="Arial" w:cs="Arial"/>
                <w:color w:val="222222"/>
                <w:sz w:val="22"/>
                <w:szCs w:val="22"/>
                <w:shd w:val="clear" w:color="auto" w:fill="FFFFFF"/>
              </w:rPr>
              <w:t>Compliance to technical specifications to ensure quality of the products</w:t>
            </w:r>
          </w:p>
        </w:tc>
        <w:tc>
          <w:tcPr>
            <w:tcW w:w="1527" w:type="dxa"/>
            <w:shd w:val="clear" w:color="auto" w:fill="auto"/>
            <w:vAlign w:val="center"/>
          </w:tcPr>
          <w:p w14:paraId="77FD7B79" w14:textId="05D301D4" w:rsidR="00B73562" w:rsidRDefault="00CA57DE" w:rsidP="00CA57DE">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60</w:t>
            </w:r>
          </w:p>
        </w:tc>
      </w:tr>
      <w:tr w:rsidR="00CA57DE" w14:paraId="3DEBD671" w14:textId="77777777" w:rsidTr="000F5957">
        <w:trPr>
          <w:cantSplit/>
          <w:trHeight w:val="1308"/>
          <w:tblHeader/>
        </w:trPr>
        <w:tc>
          <w:tcPr>
            <w:tcW w:w="2806" w:type="dxa"/>
            <w:shd w:val="clear" w:color="auto" w:fill="auto"/>
            <w:vAlign w:val="center"/>
          </w:tcPr>
          <w:p w14:paraId="53E1A421" w14:textId="29ADC21C" w:rsidR="00CA57DE" w:rsidRDefault="00CA57DE" w:rsidP="00CA57DE">
            <w:pPr>
              <w:pStyle w:val="TableContents"/>
              <w:rPr>
                <w:rFonts w:asciiTheme="minorHAnsi" w:hAnsiTheme="minorHAnsi"/>
                <w:sz w:val="22"/>
                <w:szCs w:val="22"/>
                <w:lang w:val="en-US" w:eastAsia="en-US"/>
              </w:rPr>
            </w:pPr>
            <w:r>
              <w:rPr>
                <w:rFonts w:ascii="Arial" w:hAnsi="Arial" w:cs="Arial"/>
                <w:color w:val="222222"/>
                <w:sz w:val="22"/>
                <w:szCs w:val="22"/>
                <w:shd w:val="clear" w:color="auto" w:fill="FFFFFF"/>
              </w:rPr>
              <w:t>Delivery time</w:t>
            </w:r>
          </w:p>
        </w:tc>
        <w:tc>
          <w:tcPr>
            <w:tcW w:w="5331" w:type="dxa"/>
            <w:shd w:val="clear" w:color="auto" w:fill="auto"/>
          </w:tcPr>
          <w:p w14:paraId="12626959" w14:textId="05652E28" w:rsidR="00CA57DE" w:rsidRPr="00CA57DE" w:rsidRDefault="00CA57DE" w:rsidP="00CA57DE">
            <w:pPr>
              <w:pStyle w:val="TableContents"/>
              <w:rPr>
                <w:rFonts w:asciiTheme="minorHAnsi" w:hAnsiTheme="minorHAnsi"/>
                <w:sz w:val="22"/>
                <w:szCs w:val="22"/>
              </w:rPr>
            </w:pPr>
            <w:r>
              <w:rPr>
                <w:rFonts w:ascii="Symbol" w:hAnsi="Symbol"/>
                <w:color w:val="222222"/>
                <w:sz w:val="22"/>
                <w:szCs w:val="22"/>
                <w:shd w:val="clear" w:color="auto" w:fill="FFFFFF"/>
              </w:rPr>
              <w:t>·</w:t>
            </w:r>
            <w:r>
              <w:rPr>
                <w:color w:val="222222"/>
                <w:sz w:val="14"/>
                <w:szCs w:val="14"/>
                <w:shd w:val="clear" w:color="auto" w:fill="FFFFFF"/>
              </w:rPr>
              <w:t>        </w:t>
            </w:r>
            <w:r>
              <w:rPr>
                <w:rFonts w:ascii="Arial" w:hAnsi="Arial" w:cs="Arial"/>
                <w:color w:val="222222"/>
                <w:sz w:val="22"/>
                <w:szCs w:val="22"/>
                <w:shd w:val="clear" w:color="auto" w:fill="FFFFFF"/>
              </w:rPr>
              <w:t> Clearly outline the time schedule for delivering the required IT Equipment. For products available on hand, a clear schedule should also be indicated</w:t>
            </w:r>
          </w:p>
        </w:tc>
        <w:tc>
          <w:tcPr>
            <w:tcW w:w="1527" w:type="dxa"/>
            <w:shd w:val="clear" w:color="auto" w:fill="auto"/>
            <w:vAlign w:val="center"/>
          </w:tcPr>
          <w:p w14:paraId="64702943" w14:textId="2C71E09A" w:rsidR="00CA57DE" w:rsidRDefault="00CA57DE" w:rsidP="00CA57DE">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B73562" w14:paraId="30D3E9E2" w14:textId="77777777" w:rsidTr="000F5957">
        <w:trPr>
          <w:cantSplit/>
          <w:trHeight w:val="960"/>
          <w:tblHeader/>
        </w:trPr>
        <w:tc>
          <w:tcPr>
            <w:tcW w:w="8137" w:type="dxa"/>
            <w:gridSpan w:val="2"/>
            <w:shd w:val="clear" w:color="auto" w:fill="auto"/>
            <w:vAlign w:val="center"/>
          </w:tcPr>
          <w:p w14:paraId="306BA470" w14:textId="77777777" w:rsidR="00B73562" w:rsidRDefault="00B73562" w:rsidP="00CA57DE">
            <w:pPr>
              <w:pStyle w:val="TableContents"/>
              <w:jc w:val="both"/>
              <w:rPr>
                <w:rFonts w:cs="Calibri"/>
              </w:rPr>
            </w:pPr>
            <w:r>
              <w:rPr>
                <w:rFonts w:cs="Calibri"/>
                <w:b/>
              </w:rPr>
              <w:t>Total Possible Technical Score</w:t>
            </w:r>
          </w:p>
        </w:tc>
        <w:tc>
          <w:tcPr>
            <w:tcW w:w="1527" w:type="dxa"/>
            <w:shd w:val="clear" w:color="auto" w:fill="auto"/>
            <w:vAlign w:val="center"/>
          </w:tcPr>
          <w:p w14:paraId="2C902478" w14:textId="77777777" w:rsidR="00B73562" w:rsidRDefault="00B73562" w:rsidP="00CA57DE">
            <w:pPr>
              <w:pStyle w:val="TableContents"/>
              <w:jc w:val="center"/>
              <w:rPr>
                <w:rFonts w:cs="Calibri"/>
                <w:b/>
              </w:rPr>
            </w:pPr>
            <w:r>
              <w:rPr>
                <w:rFonts w:cs="Calibri"/>
                <w:b/>
              </w:rPr>
              <w:t>100</w:t>
            </w:r>
          </w:p>
        </w:tc>
      </w:tr>
    </w:tbl>
    <w:p w14:paraId="303D90D9" w14:textId="77777777" w:rsidR="00B73562" w:rsidRDefault="00B7356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8BDB" w14:textId="77777777" w:rsidR="00FA4336" w:rsidRDefault="00FA4336">
      <w:r>
        <w:separator/>
      </w:r>
    </w:p>
  </w:endnote>
  <w:endnote w:type="continuationSeparator" w:id="0">
    <w:p w14:paraId="181438B9" w14:textId="77777777" w:rsidR="00FA4336" w:rsidRDefault="00FA4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66ACF23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73355" w:rsidRPr="00373355">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73355" w:rsidRPr="00373355">
      <w:rPr>
        <w:noProof/>
        <w:color w:val="17365D" w:themeColor="text2" w:themeShade="BF"/>
        <w:lang w:val="sv-SE"/>
      </w:rPr>
      <w:t>4</w:t>
    </w:r>
    <w:r>
      <w:rPr>
        <w:color w:val="17365D" w:themeColor="text2" w:themeShade="BF"/>
      </w:rPr>
      <w:fldChar w:fldCharType="end"/>
    </w:r>
  </w:p>
  <w:p w14:paraId="213B5D63" w14:textId="5FAF6F01" w:rsidR="00D15CF2" w:rsidRDefault="004878F3" w:rsidP="004878F3">
    <w:pPr>
      <w:pStyle w:val="Footer"/>
    </w:pPr>
    <w:r>
      <w:fldChar w:fldCharType="begin"/>
    </w:r>
    <w:r>
      <w:instrText xml:space="preserve"> DATE \@ "yyyy-MM-dd" </w:instrText>
    </w:r>
    <w:r>
      <w:fldChar w:fldCharType="separate"/>
    </w:r>
    <w:r w:rsidR="00357B54">
      <w:rPr>
        <w:noProof/>
      </w:rPr>
      <w:t>2023-11-16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9F990" w14:textId="77777777" w:rsidR="00FA4336" w:rsidRDefault="00FA4336">
      <w:r>
        <w:separator/>
      </w:r>
    </w:p>
  </w:footnote>
  <w:footnote w:type="continuationSeparator" w:id="0">
    <w:p w14:paraId="7717C59F" w14:textId="77777777" w:rsidR="00FA4336" w:rsidRDefault="00FA4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D855EDF"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F41F10">
      <w:rPr>
        <w:rStyle w:val="Strong"/>
        <w:rFonts w:asciiTheme="minorHAnsi" w:hAnsiTheme="minorHAnsi" w:cstheme="minorHAnsi"/>
        <w:szCs w:val="24"/>
      </w:rPr>
      <w:t>25</w:t>
    </w:r>
    <w:r w:rsidRPr="001F1E3B">
      <w:rPr>
        <w:rStyle w:val="Strong"/>
        <w:rFonts w:asciiTheme="minorHAnsi" w:hAnsiTheme="minorHAnsi" w:cstheme="minorHAnsi"/>
        <w:szCs w:val="24"/>
      </w:rPr>
      <w:t>-</w:t>
    </w:r>
    <w:r w:rsidR="00F41F10">
      <w:rPr>
        <w:rStyle w:val="Strong"/>
        <w:rFonts w:asciiTheme="minorHAnsi" w:hAnsiTheme="minorHAnsi" w:cstheme="minorHAnsi"/>
        <w:szCs w:val="24"/>
      </w:rPr>
      <w:t>G004</w:t>
    </w:r>
    <w:r w:rsidR="006111B4">
      <w:rPr>
        <w:rStyle w:val="Strong"/>
        <w:rFonts w:asciiTheme="minorHAnsi" w:hAnsiTheme="minorHAnsi" w:cstheme="minorHAnsi"/>
        <w:szCs w:val="24"/>
      </w:rPr>
      <w:t>-2</w:t>
    </w:r>
    <w:r w:rsidR="00F41F10">
      <w:rPr>
        <w:rStyle w:val="Strong"/>
        <w:rFonts w:asciiTheme="minorHAnsi" w:hAnsiTheme="minorHAnsi" w:cstheme="minorHAnsi"/>
        <w:szCs w:val="24"/>
      </w:rPr>
      <w:t>3</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07252212">
    <w:abstractNumId w:val="3"/>
  </w:num>
  <w:num w:numId="2" w16cid:durableId="609554318">
    <w:abstractNumId w:val="8"/>
  </w:num>
  <w:num w:numId="3" w16cid:durableId="1915511196">
    <w:abstractNumId w:val="7"/>
  </w:num>
  <w:num w:numId="4" w16cid:durableId="80413272">
    <w:abstractNumId w:val="6"/>
  </w:num>
  <w:num w:numId="5" w16cid:durableId="1716657134">
    <w:abstractNumId w:val="0"/>
  </w:num>
  <w:num w:numId="6" w16cid:durableId="1790588689">
    <w:abstractNumId w:val="5"/>
  </w:num>
  <w:num w:numId="7" w16cid:durableId="1059019806">
    <w:abstractNumId w:val="2"/>
  </w:num>
  <w:num w:numId="8" w16cid:durableId="1996566877">
    <w:abstractNumId w:val="4"/>
  </w:num>
  <w:num w:numId="9" w16cid:durableId="1941640650">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655B"/>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C4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5957"/>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3FF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1C59"/>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57B54"/>
    <w:rsid w:val="003609F0"/>
    <w:rsid w:val="00361449"/>
    <w:rsid w:val="0036348D"/>
    <w:rsid w:val="0036480C"/>
    <w:rsid w:val="00365432"/>
    <w:rsid w:val="00366238"/>
    <w:rsid w:val="00366603"/>
    <w:rsid w:val="00367422"/>
    <w:rsid w:val="003716E9"/>
    <w:rsid w:val="00372246"/>
    <w:rsid w:val="00372C19"/>
    <w:rsid w:val="00373355"/>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4ED1"/>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6AB2"/>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6244"/>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8DE"/>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F1D"/>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2E4"/>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3562"/>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0B9C"/>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1C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7DE"/>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325"/>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0264"/>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3D"/>
    <w:rsid w:val="00DD5C39"/>
    <w:rsid w:val="00DD5C4C"/>
    <w:rsid w:val="00DD62BA"/>
    <w:rsid w:val="00DE395D"/>
    <w:rsid w:val="00DE3F38"/>
    <w:rsid w:val="00DE4B7D"/>
    <w:rsid w:val="00DE50D4"/>
    <w:rsid w:val="00DE5C96"/>
    <w:rsid w:val="00DE7A8A"/>
    <w:rsid w:val="00DE7F66"/>
    <w:rsid w:val="00DF0093"/>
    <w:rsid w:val="00DF1CD8"/>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19D0"/>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B6E"/>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1F10"/>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5BF2"/>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336"/>
    <w:rsid w:val="00FA4939"/>
    <w:rsid w:val="00FA73B6"/>
    <w:rsid w:val="00FA7778"/>
    <w:rsid w:val="00FA785A"/>
    <w:rsid w:val="00FB03ED"/>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AF874EC-5A88-4FDB-A3F2-75FCB05C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4</Pages>
  <Words>706</Words>
  <Characters>4030</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4727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5</cp:revision>
  <cp:lastPrinted>2016-10-18T02:57:00Z</cp:lastPrinted>
  <dcterms:created xsi:type="dcterms:W3CDTF">2023-11-15T01:41:00Z</dcterms:created>
  <dcterms:modified xsi:type="dcterms:W3CDTF">2023-11-15T22:49:00Z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